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hint="eastAsia" w:ascii="黑体" w:hAnsi="黑体" w:eastAsia="黑体" w:cs="黑体"/>
          <w:sz w:val="32"/>
          <w:szCs w:val="32"/>
        </w:rPr>
      </w:pPr>
      <w:bookmarkStart w:id="1" w:name="_GoBack"/>
    </w:p>
    <w:p>
      <w:pPr>
        <w:spacing w:line="600" w:lineRule="exact"/>
        <w:jc w:val="center"/>
        <w:rPr>
          <w:rFonts w:hint="eastAsia" w:ascii="黑体" w:hAnsi="黑体" w:eastAsia="黑体" w:cs="宋体"/>
          <w:color w:val="000000"/>
          <w:kern w:val="0"/>
          <w:sz w:val="44"/>
          <w:szCs w:val="44"/>
        </w:rPr>
      </w:pPr>
      <w:r>
        <w:rPr>
          <w:rFonts w:hint="eastAsia" w:ascii="黑体" w:hAnsi="黑体" w:eastAsia="黑体" w:cs="宋体"/>
          <w:color w:val="000000"/>
          <w:kern w:val="0"/>
          <w:sz w:val="44"/>
          <w:szCs w:val="44"/>
        </w:rPr>
        <w:t>部门整体绩效</w:t>
      </w:r>
      <w:r>
        <w:rPr>
          <w:rFonts w:hint="eastAsia" w:ascii="黑体" w:hAnsi="黑体" w:eastAsia="黑体" w:cs="宋体"/>
          <w:color w:val="000000"/>
          <w:kern w:val="0"/>
          <w:sz w:val="44"/>
          <w:szCs w:val="44"/>
          <w:lang w:eastAsia="zh-CN"/>
        </w:rPr>
        <w:t>评价</w:t>
      </w:r>
      <w:r>
        <w:rPr>
          <w:rFonts w:hint="eastAsia" w:ascii="黑体" w:hAnsi="黑体" w:eastAsia="黑体" w:cs="宋体"/>
          <w:color w:val="000000"/>
          <w:kern w:val="0"/>
          <w:sz w:val="44"/>
          <w:szCs w:val="44"/>
        </w:rPr>
        <w:t>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numPr>
          <w:ilvl w:val="0"/>
          <w:numId w:val="0"/>
        </w:numPr>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北京时尚控股有限责任公司前身为北京市纺织工业总公司，成立于1985年2月。1999年11月，经北京市人民政府</w:t>
      </w:r>
      <w:bookmarkStart w:id="0" w:name="OLE_LINK1"/>
      <w:r>
        <w:rPr>
          <w:rFonts w:hint="eastAsia" w:ascii="仿宋_GB2312" w:eastAsia="仿宋_GB2312"/>
          <w:sz w:val="32"/>
          <w:szCs w:val="32"/>
          <w:highlight w:val="none"/>
        </w:rPr>
        <w:t>批准授权进行资本经营，成为市政府出资的国有独资有限责</w:t>
      </w:r>
      <w:bookmarkEnd w:id="0"/>
      <w:r>
        <w:rPr>
          <w:rFonts w:hint="eastAsia" w:ascii="仿宋_GB2312" w:eastAsia="仿宋_GB2312"/>
          <w:sz w:val="32"/>
          <w:szCs w:val="32"/>
          <w:highlight w:val="none"/>
        </w:rPr>
        <w:t>任公司，现由北京市人民政府国有资产监督管理委员会履行出资人职能。本公司授权进行国有资产经营管理。</w:t>
      </w:r>
    </w:p>
    <w:p>
      <w:pPr>
        <w:ind w:firstLine="555"/>
        <w:rPr>
          <w:rFonts w:hint="eastAsia" w:eastAsia="仿宋_GB2312"/>
          <w:lang w:val="en-US" w:eastAsia="zh-CN"/>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北京时尚控股有限责任公司</w:t>
      </w:r>
      <w:r>
        <w:rPr>
          <w:rFonts w:hint="eastAsia" w:ascii="仿宋_GB2312" w:eastAsia="仿宋_GB2312"/>
          <w:sz w:val="32"/>
          <w:szCs w:val="32"/>
          <w:highlight w:val="none"/>
          <w:lang w:val="en-US" w:eastAsia="zh-CN"/>
        </w:rPr>
        <w:t>所属事业单位主要职责：</w:t>
      </w:r>
      <w:r>
        <w:rPr>
          <w:rFonts w:hint="eastAsia" w:ascii="仿宋_GB2312" w:eastAsia="仿宋_GB2312"/>
          <w:sz w:val="32"/>
          <w:szCs w:val="32"/>
          <w:highlight w:val="none"/>
        </w:rPr>
        <w:t>北京市新媒体技师学院是北京时尚控股有限责任公司所属的一所集学制教育、职业培训、技能鉴定为一体的公办国家重点技工院校，学院主要职</w:t>
      </w:r>
      <w:r>
        <w:rPr>
          <w:rFonts w:hint="eastAsia" w:ascii="仿宋_GB2312" w:eastAsia="仿宋_GB2312"/>
          <w:sz w:val="32"/>
          <w:szCs w:val="32"/>
          <w:highlight w:val="none"/>
          <w:lang w:val="en-US" w:eastAsia="zh-CN"/>
        </w:rPr>
        <w:t>责是</w:t>
      </w:r>
      <w:r>
        <w:rPr>
          <w:rFonts w:hint="eastAsia" w:ascii="仿宋_GB2312" w:eastAsia="仿宋_GB2312"/>
          <w:sz w:val="32"/>
          <w:szCs w:val="32"/>
          <w:highlight w:val="none"/>
        </w:rPr>
        <w:t>培养高级专业技术人才，促进职业技能教育发展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中、高等技术工人和中、高等技术人才培养</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相关职业技能培训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职业教育专业教师及专门人才培养</w:t>
      </w:r>
      <w:r>
        <w:rPr>
          <w:rFonts w:hint="eastAsia" w:ascii="仿宋_GB2312" w:eastAsia="仿宋_GB2312"/>
          <w:sz w:val="32"/>
          <w:szCs w:val="32"/>
          <w:highlight w:val="none"/>
          <w:lang w:eastAsia="zh-CN"/>
        </w:rPr>
        <w:t>，开展党员、干部教育培训</w:t>
      </w:r>
      <w:r>
        <w:rPr>
          <w:rFonts w:hint="eastAsia" w:ascii="仿宋_GB2312" w:eastAsia="仿宋_GB2312"/>
          <w:sz w:val="32"/>
          <w:szCs w:val="32"/>
          <w:highlight w:val="none"/>
        </w:rPr>
        <w:t>。</w:t>
      </w:r>
    </w:p>
    <w:p>
      <w:pPr>
        <w:numPr>
          <w:ilvl w:val="0"/>
          <w:numId w:val="0"/>
        </w:numPr>
        <w:rPr>
          <w:rFonts w:hint="eastAsia" w:ascii="楷体_GB2312" w:eastAsia="楷体_GB2312"/>
          <w:sz w:val="32"/>
          <w:szCs w:val="32"/>
          <w:lang w:val="en-US" w:eastAsia="zh-CN"/>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本公司内设办公室、</w:t>
      </w:r>
      <w:r>
        <w:rPr>
          <w:rFonts w:hint="eastAsia" w:ascii="仿宋_GB2312" w:eastAsia="仿宋_GB2312"/>
          <w:sz w:val="32"/>
          <w:szCs w:val="32"/>
          <w:highlight w:val="none"/>
          <w:lang w:val="en-US" w:eastAsia="zh-CN"/>
        </w:rPr>
        <w:t>纪委监察室、</w:t>
      </w:r>
      <w:r>
        <w:rPr>
          <w:rFonts w:hint="eastAsia" w:ascii="仿宋_GB2312" w:eastAsia="仿宋_GB2312"/>
          <w:sz w:val="32"/>
          <w:szCs w:val="32"/>
          <w:highlight w:val="none"/>
        </w:rPr>
        <w:t>财务</w:t>
      </w:r>
      <w:r>
        <w:rPr>
          <w:rFonts w:hint="eastAsia" w:ascii="仿宋_GB2312" w:eastAsia="仿宋_GB2312"/>
          <w:sz w:val="32"/>
          <w:szCs w:val="32"/>
          <w:highlight w:val="none"/>
          <w:lang w:val="en-US" w:eastAsia="zh-CN"/>
        </w:rPr>
        <w:t>管理</w:t>
      </w:r>
      <w:r>
        <w:rPr>
          <w:rFonts w:hint="eastAsia" w:ascii="仿宋_GB2312" w:eastAsia="仿宋_GB2312"/>
          <w:sz w:val="32"/>
          <w:szCs w:val="32"/>
          <w:highlight w:val="none"/>
        </w:rPr>
        <w:t>部、审计中心、战略资产部、人力资源部、科技发展部、企业运行部、品牌发展部、安保管理部和文创管理部</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个职能部门。下属预算单位</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户，分别为北京时尚控股有限责任公司本级；北京市新媒体技师学院</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北京时尚控股有限责任公司党校</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；北京市纺织服装职业技能培训学校。</w:t>
      </w:r>
    </w:p>
    <w:p>
      <w:pPr>
        <w:numPr>
          <w:ilvl w:val="0"/>
          <w:numId w:val="1"/>
        </w:numPr>
        <w:spacing w:line="600" w:lineRule="exact"/>
        <w:ind w:firstLine="640" w:firstLineChars="200"/>
        <w:rPr>
          <w:rFonts w:hint="eastAsia" w:ascii="仿宋_GB2312" w:eastAsia="仿宋_GB2312"/>
          <w:kern w:val="0"/>
          <w:sz w:val="32"/>
          <w:szCs w:val="32"/>
          <w:lang w:val="en-US" w:eastAsia="zh-CN" w:bidi="en-US"/>
        </w:rPr>
      </w:pPr>
      <w:r>
        <w:rPr>
          <w:rFonts w:hint="eastAsia" w:ascii="楷体_GB2312" w:eastAsia="楷体_GB2312"/>
          <w:sz w:val="32"/>
          <w:szCs w:val="32"/>
        </w:rPr>
        <w:t>部门整体绩效目标设立情况</w:t>
      </w:r>
    </w:p>
    <w:p>
      <w:pPr>
        <w:ind w:firstLine="640" w:firstLineChars="200"/>
        <w:rPr>
          <w:rFonts w:ascii="仿宋_GB2312" w:eastAsia="仿宋_GB2312"/>
          <w:kern w:val="0"/>
          <w:sz w:val="32"/>
          <w:szCs w:val="32"/>
          <w:lang w:bidi="en-US"/>
        </w:rPr>
      </w:pPr>
      <w:r>
        <w:rPr>
          <w:rFonts w:hint="eastAsia" w:ascii="仿宋_GB2312" w:eastAsia="仿宋_GB2312"/>
          <w:kern w:val="0"/>
          <w:sz w:val="32"/>
          <w:szCs w:val="32"/>
          <w:lang w:bidi="en-US"/>
        </w:rPr>
        <w:t>按照《北京职业教育改革发展行动计划（2018-2020）》及《北京市特色高水平骨干专业群》建设要求，以培养具有良好综合职业能力的新媒体技术人才为目标，紧贴区域产业转型发展，创新产教融合、校企合作机制；改进人才培养模式；建设促进学生职业生涯可持续发展的课程体系；深化双师型教师团队建设；共建校企育人平台；推进智慧课堂建设，加强数字化课程资源开发；建立具有新媒体特色的学生综合职业能力评价体系；加强国际交流合作，参与</w:t>
      </w:r>
      <w:r>
        <w:rPr>
          <w:rFonts w:hint="eastAsia" w:ascii="仿宋_GB2312" w:eastAsia="仿宋_GB2312"/>
          <w:kern w:val="0"/>
          <w:sz w:val="32"/>
          <w:szCs w:val="32"/>
          <w:lang w:eastAsia="zh-CN" w:bidi="en-US"/>
        </w:rPr>
        <w:t>“一带一路”</w:t>
      </w:r>
      <w:r>
        <w:rPr>
          <w:rFonts w:hint="eastAsia" w:ascii="仿宋_GB2312" w:eastAsia="仿宋_GB2312"/>
          <w:kern w:val="0"/>
          <w:sz w:val="32"/>
          <w:szCs w:val="32"/>
          <w:lang w:bidi="en-US"/>
        </w:rPr>
        <w:t>建设，服务首都文化创新和非遗传承。</w:t>
      </w:r>
      <w:r>
        <w:rPr>
          <w:rFonts w:hint="eastAsia" w:ascii="仿宋_GB2312" w:eastAsia="仿宋_GB2312"/>
          <w:kern w:val="0"/>
          <w:sz w:val="32"/>
          <w:szCs w:val="32"/>
          <w:highlight w:val="none"/>
          <w:lang w:bidi="en-US"/>
        </w:rPr>
        <w:t>到202</w:t>
      </w:r>
      <w:r>
        <w:rPr>
          <w:rFonts w:ascii="仿宋_GB2312" w:eastAsia="仿宋_GB2312"/>
          <w:kern w:val="0"/>
          <w:sz w:val="32"/>
          <w:szCs w:val="32"/>
          <w:highlight w:val="none"/>
          <w:lang w:bidi="en-US"/>
        </w:rPr>
        <w:t>2</w:t>
      </w:r>
      <w:r>
        <w:rPr>
          <w:rFonts w:hint="eastAsia" w:ascii="仿宋_GB2312" w:eastAsia="仿宋_GB2312"/>
          <w:kern w:val="0"/>
          <w:sz w:val="32"/>
          <w:szCs w:val="32"/>
          <w:highlight w:val="none"/>
          <w:lang w:bidi="en-US"/>
        </w:rPr>
        <w:t>年</w:t>
      </w:r>
      <w:r>
        <w:rPr>
          <w:rFonts w:hint="eastAsia" w:ascii="仿宋_GB2312" w:eastAsia="仿宋_GB2312"/>
          <w:kern w:val="0"/>
          <w:sz w:val="32"/>
          <w:szCs w:val="32"/>
          <w:lang w:bidi="en-US"/>
        </w:rPr>
        <w:t>项目建设完成，专业群核心竞争力和影响力显著增强，实现“五个特色，三个高水平”的总目标，建成国内一流的特色高水平专业群，实现高水平的人才培养质量，服务首都数字创意产业高水平发展。</w:t>
      </w:r>
    </w:p>
    <w:p>
      <w:pPr>
        <w:ind w:firstLine="420" w:firstLineChars="200"/>
        <w:rPr>
          <w:rFonts w:ascii="仿宋" w:hAnsi="仿宋" w:eastAsia="仿宋"/>
          <w:sz w:val="32"/>
          <w:szCs w:val="32"/>
        </w:rPr>
      </w:pPr>
      <w:r>
        <w:rPr>
          <w:rFonts w:hint="eastAsia" w:eastAsia="黑体"/>
          <w:lang w:val="en-US" w:eastAsia="zh-CN"/>
        </w:rPr>
        <w:t xml:space="preserve">  </w:t>
      </w:r>
      <w:r>
        <w:rPr>
          <w:rFonts w:hint="eastAsia" w:ascii="仿宋_GB2312" w:eastAsia="仿宋_GB2312"/>
          <w:kern w:val="0"/>
          <w:sz w:val="32"/>
          <w:szCs w:val="32"/>
          <w:lang w:bidi="en-US"/>
        </w:rPr>
        <w:t>总体目标：</w:t>
      </w:r>
      <w:r>
        <w:rPr>
          <w:rFonts w:hint="eastAsia" w:ascii="仿宋" w:hAnsi="仿宋" w:eastAsia="仿宋"/>
          <w:sz w:val="32"/>
          <w:szCs w:val="32"/>
        </w:rPr>
        <w:t>以培养具有良好思想品德和综合职业能力的新媒体技术人才为目标，紧贴区域产业转型发展，创新产教融合、校企合作机制；改进人才培养模式；建设促进学生职业生涯可持续发展的课程体系；深化双师型教师团队建设；共建校企育人平台；推进智慧课堂建设，加强数字化课程资源开发；建立具有新媒体特色的学生综合职业能力评价体系；加强国际交流合作，参与</w:t>
      </w:r>
      <w:r>
        <w:rPr>
          <w:rFonts w:hint="eastAsia" w:ascii="仿宋" w:hAnsi="仿宋" w:eastAsia="仿宋"/>
          <w:sz w:val="32"/>
          <w:szCs w:val="32"/>
          <w:lang w:eastAsia="zh-CN"/>
        </w:rPr>
        <w:t>“一带一路”</w:t>
      </w:r>
      <w:r>
        <w:rPr>
          <w:rFonts w:hint="eastAsia" w:ascii="仿宋" w:hAnsi="仿宋" w:eastAsia="仿宋"/>
          <w:sz w:val="32"/>
          <w:szCs w:val="32"/>
        </w:rPr>
        <w:t>建设，服务首都文化创新和非遗传承。到2022年项目建设完成，专业群核心竞争力和影响力显著增强，实现“五个特色，三个高水平”的总目标，建成国内一流的特色高水平专业群，实现高水平的人才培养质量，服务首都数字创意产业高水平发展。</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sz w:val="32"/>
          <w:szCs w:val="32"/>
          <w:lang w:val="en-US" w:eastAsia="zh-CN"/>
        </w:rPr>
        <w:t>12,917.94</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eastAsia="仿宋_GB2312"/>
          <w:sz w:val="32"/>
          <w:szCs w:val="32"/>
          <w:lang w:val="en-US" w:eastAsia="zh-CN"/>
        </w:rPr>
        <w:t>11,308.40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eastAsia="仿宋_GB2312"/>
          <w:sz w:val="32"/>
          <w:szCs w:val="32"/>
          <w:lang w:val="en-US" w:eastAsia="zh-CN"/>
        </w:rPr>
        <w:t>1,609.54</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12,031.22</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11,095.85</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935.38</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lang w:val="en-US" w:eastAsia="zh-CN"/>
        </w:rPr>
        <w:t>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93.14%</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产出指标数量指标足额保障率&lt;</w:t>
      </w:r>
      <w:r>
        <w:rPr>
          <w:rFonts w:hint="eastAsia" w:ascii="仿宋" w:hAnsi="仿宋" w:eastAsia="仿宋"/>
          <w:sz w:val="32"/>
          <w:szCs w:val="32"/>
          <w:lang w:val="en-US" w:eastAsia="zh-CN"/>
        </w:rPr>
        <w:t>100%。</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 w:hAnsi="仿宋" w:eastAsia="仿宋"/>
          <w:sz w:val="32"/>
          <w:szCs w:val="32"/>
          <w:lang w:val="en-US" w:eastAsia="zh-CN"/>
        </w:rPr>
        <w:t>主要原因：由于疫情缘故</w:t>
      </w:r>
      <w:r>
        <w:rPr>
          <w:rFonts w:hint="eastAsia" w:ascii="仿宋" w:hAnsi="仿宋" w:eastAsia="仿宋"/>
          <w:sz w:val="32"/>
          <w:szCs w:val="32"/>
        </w:rPr>
        <w:t>，</w:t>
      </w:r>
      <w:r>
        <w:rPr>
          <w:rFonts w:hint="eastAsia" w:ascii="仿宋" w:hAnsi="仿宋" w:eastAsia="仿宋"/>
          <w:sz w:val="32"/>
          <w:szCs w:val="32"/>
          <w:lang w:val="en-US" w:eastAsia="zh-CN"/>
        </w:rPr>
        <w:t>其中的装修改造工程项目都只完</w:t>
      </w:r>
      <w:r>
        <w:rPr>
          <w:rFonts w:hint="eastAsia" w:ascii="仿宋" w:hAnsi="仿宋" w:eastAsia="仿宋"/>
          <w:sz w:val="32"/>
          <w:szCs w:val="32"/>
        </w:rPr>
        <w:t>成相应设计工作，</w:t>
      </w:r>
      <w:r>
        <w:rPr>
          <w:rFonts w:hint="eastAsia" w:ascii="仿宋" w:hAnsi="仿宋" w:eastAsia="仿宋"/>
          <w:sz w:val="32"/>
          <w:szCs w:val="32"/>
          <w:lang w:val="en-US" w:eastAsia="zh-CN"/>
        </w:rPr>
        <w:t>无法</w:t>
      </w:r>
      <w:r>
        <w:rPr>
          <w:rFonts w:hint="eastAsia" w:ascii="仿宋" w:hAnsi="仿宋" w:eastAsia="仿宋"/>
          <w:sz w:val="32"/>
          <w:szCs w:val="32"/>
        </w:rPr>
        <w:t>进行施工</w:t>
      </w:r>
      <w:r>
        <w:rPr>
          <w:rFonts w:hint="eastAsia" w:ascii="仿宋" w:hAnsi="仿宋" w:eastAsia="仿宋"/>
          <w:sz w:val="32"/>
          <w:szCs w:val="32"/>
          <w:lang w:eastAsia="zh-CN"/>
        </w:rPr>
        <w:t>。</w:t>
      </w:r>
      <w:r>
        <w:rPr>
          <w:rFonts w:hint="eastAsia" w:ascii="仿宋" w:hAnsi="仿宋" w:eastAsia="仿宋"/>
          <w:sz w:val="32"/>
          <w:szCs w:val="32"/>
        </w:rPr>
        <w:t>国家集训基地建设疫情影响，部分任务已完成，资金未及时支付</w:t>
      </w:r>
      <w:r>
        <w:rPr>
          <w:rFonts w:hint="eastAsia" w:ascii="仿宋" w:hAnsi="仿宋" w:eastAsia="仿宋"/>
          <w:sz w:val="32"/>
          <w:szCs w:val="32"/>
          <w:lang w:eastAsia="zh-CN"/>
        </w:rPr>
        <w:t>。</w:t>
      </w:r>
      <w:r>
        <w:rPr>
          <w:rFonts w:hint="eastAsia" w:ascii="仿宋" w:hAnsi="仿宋" w:eastAsia="仿宋"/>
          <w:sz w:val="32"/>
          <w:szCs w:val="32"/>
        </w:rPr>
        <w:t>学院统一规划新实训基地，部分设备因场地原因延期采购</w:t>
      </w:r>
      <w:r>
        <w:rPr>
          <w:rFonts w:hint="eastAsia" w:ascii="仿宋" w:hAnsi="仿宋" w:eastAsia="仿宋"/>
          <w:sz w:val="32"/>
          <w:szCs w:val="32"/>
          <w:lang w:eastAsia="zh-CN"/>
        </w:rPr>
        <w:t>。</w:t>
      </w:r>
      <w:r>
        <w:rPr>
          <w:rFonts w:hint="eastAsia" w:ascii="仿宋" w:hAnsi="仿宋" w:eastAsia="仿宋"/>
          <w:sz w:val="32"/>
          <w:szCs w:val="32"/>
          <w:lang w:val="en-US" w:eastAsia="zh-CN"/>
        </w:rPr>
        <w:t>同时</w:t>
      </w:r>
      <w:r>
        <w:rPr>
          <w:rFonts w:hint="eastAsia" w:ascii="仿宋" w:hAnsi="仿宋" w:eastAsia="仿宋"/>
          <w:sz w:val="32"/>
          <w:szCs w:val="32"/>
        </w:rPr>
        <w:t>受政策影响，不再采购苹果电脑设备</w:t>
      </w:r>
      <w:r>
        <w:rPr>
          <w:rFonts w:hint="eastAsia" w:ascii="仿宋" w:hAnsi="仿宋" w:eastAsia="仿宋"/>
          <w:sz w:val="32"/>
          <w:szCs w:val="32"/>
          <w:lang w:eastAsia="zh-CN"/>
        </w:rPr>
        <w:t>，</w:t>
      </w:r>
      <w:r>
        <w:rPr>
          <w:rFonts w:hint="eastAsia" w:ascii="仿宋" w:hAnsi="仿宋" w:eastAsia="仿宋"/>
          <w:sz w:val="32"/>
          <w:szCs w:val="32"/>
          <w:lang w:val="en-US" w:eastAsia="zh-CN"/>
        </w:rPr>
        <w:t>因此项目无法实施。</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3.产出进度</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产出指标时效指标资金支付及时率</w:t>
      </w:r>
      <w:r>
        <w:rPr>
          <w:rFonts w:hint="eastAsia" w:ascii="仿宋_GB2312" w:hAnsi="宋体" w:eastAsia="仿宋_GB2312" w:cs="宋体"/>
          <w:color w:val="000000"/>
          <w:kern w:val="0"/>
          <w:sz w:val="32"/>
          <w:szCs w:val="32"/>
        </w:rPr>
        <w:t>&lt;</w:t>
      </w:r>
      <w:r>
        <w:rPr>
          <w:rFonts w:hint="eastAsia" w:ascii="仿宋_GB2312" w:hAnsi="宋体" w:eastAsia="仿宋_GB2312" w:cs="宋体"/>
          <w:color w:val="000000"/>
          <w:kern w:val="0"/>
          <w:sz w:val="32"/>
          <w:szCs w:val="32"/>
          <w:lang w:val="en-US" w:eastAsia="zh-CN"/>
        </w:rPr>
        <w:t>100%。</w:t>
      </w:r>
    </w:p>
    <w:p>
      <w:pPr>
        <w:spacing w:line="600" w:lineRule="exact"/>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主要原因：由于部分项目是追加项目，未能及时支付，一定程度上影响了支付进度，未能完成100%支付及时率。</w:t>
      </w:r>
    </w:p>
    <w:p>
      <w:pPr>
        <w:numPr>
          <w:ilvl w:val="0"/>
          <w:numId w:val="2"/>
        </w:numPr>
        <w:spacing w:line="600" w:lineRule="exact"/>
        <w:ind w:leftChars="200" w:firstLine="320" w:firstLineChars="1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项目预算批复1,609.54万元，截止2021年12月31日止，共支出935.38万元，结余资金674.16万元，已全部上缴财政。由于疫情缘故，部分项目无法开展实施，一定程度上影响了支付执行率，总体控制在总预算范围内。</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ind w:firstLine="640" w:firstLineChars="200"/>
        <w:outlineLvl w:val="0"/>
        <w:rPr>
          <w:rFonts w:ascii="Times New Roman" w:hAnsi="Times New Roman"/>
          <w:b/>
          <w:bCs/>
          <w:snapToGrid w:val="0"/>
          <w:kern w:val="0"/>
          <w:sz w:val="32"/>
          <w:szCs w:val="44"/>
        </w:rPr>
      </w:pPr>
      <w:r>
        <w:rPr>
          <w:rFonts w:hint="eastAsia" w:ascii="仿宋_GB2312" w:eastAsia="仿宋_GB2312"/>
          <w:sz w:val="32"/>
          <w:szCs w:val="32"/>
        </w:rPr>
        <w:t>通过项目的2021年建设，在提高专业群办学实力的基础上，全面提升了专业群的品牌力和在行业中的地位，特别是对标学院</w:t>
      </w:r>
      <w:r>
        <w:rPr>
          <w:rFonts w:hint="eastAsia" w:ascii="仿宋_GB2312" w:eastAsia="仿宋_GB2312"/>
          <w:sz w:val="32"/>
          <w:szCs w:val="32"/>
          <w:lang w:eastAsia="zh-CN"/>
        </w:rPr>
        <w:t>“十四五”</w:t>
      </w:r>
      <w:r>
        <w:rPr>
          <w:rFonts w:hint="eastAsia" w:ascii="仿宋_GB2312" w:eastAsia="仿宋_GB2312"/>
          <w:sz w:val="32"/>
          <w:szCs w:val="32"/>
        </w:rPr>
        <w:t>发展，一体两翼的规划，与项目建设的内涵保持了较高的一致性，能更好的助力</w:t>
      </w:r>
      <w:r>
        <w:rPr>
          <w:rFonts w:hint="eastAsia" w:ascii="仿宋_GB2312" w:eastAsia="仿宋_GB2312"/>
          <w:sz w:val="32"/>
          <w:szCs w:val="32"/>
          <w:lang w:eastAsia="zh-CN"/>
        </w:rPr>
        <w:t>“十四五”</w:t>
      </w:r>
      <w:r>
        <w:rPr>
          <w:rFonts w:hint="eastAsia" w:ascii="仿宋_GB2312" w:eastAsia="仿宋_GB2312"/>
          <w:sz w:val="32"/>
          <w:szCs w:val="32"/>
        </w:rPr>
        <w:t>发展。利用基地年度实训教学学时数近2000学时，大于目标的700学时；技术服务项目一次验收通过率100%，技术培训合格率达到95%，各项教学培训计划按时完成。学生就业率和对口率稳步增长，满意度90%以上，基本完成既定的绩效目标。</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1.财务管理制度健全性</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公司所属事业单位财务管理制度基本健全，能够对项目资金的安全性、有效性提供有力保障。财务预算支出审批执行逐级审批、分级把关的原则，对项目资金进行单独核算，专款专用，各项费用依据市财政局批复资金使用范围，以及有关财务规章制度规定的开支范围及开支标准执行，不存在截留、挤占、挪用项目资金情况，确保财政资金的使用符合相关政策法规要求</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2.资金使用合规性和安全性</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我公司所属事业单位项目资金支出管理较为严谨、规范</w:t>
      </w:r>
      <w:ins w:id="0" w:author="王 敏" w:date="2021-04-30T00:21:00Z">
        <w:r>
          <w:rPr>
            <w:rFonts w:hint="eastAsia" w:ascii="仿宋_GB2312" w:hAnsi="宋体" w:eastAsia="仿宋_GB2312" w:cs="宋体"/>
            <w:color w:val="000000"/>
            <w:kern w:val="0"/>
            <w:sz w:val="32"/>
            <w:szCs w:val="32"/>
            <w:lang w:val="en-US" w:eastAsia="zh-CN"/>
          </w:rPr>
          <w:t>，</w:t>
        </w:r>
      </w:ins>
      <w:r>
        <w:rPr>
          <w:rFonts w:hint="eastAsia" w:ascii="仿宋_GB2312" w:hAnsi="宋体" w:eastAsia="仿宋_GB2312" w:cs="宋体"/>
          <w:color w:val="000000"/>
          <w:kern w:val="0"/>
          <w:sz w:val="32"/>
          <w:szCs w:val="32"/>
          <w:lang w:val="en-US" w:eastAsia="zh-CN"/>
        </w:rPr>
        <w:t>做到了专款专用，项目采取公开招投标进行采购的流程比较规范，措施比较到位，能够确保项目的顺利实施。项目过程管理基本规范，制定了相关管理制度，项目组织较为严谨，措施管理比较到位，项目监督、反馈、沟通、协调机制比较健全。</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3.会计基础信息完善性</w:t>
      </w:r>
    </w:p>
    <w:p>
      <w:pPr>
        <w:ind w:firstLine="640" w:firstLineChars="200"/>
      </w:pPr>
      <w:r>
        <w:rPr>
          <w:rFonts w:hint="eastAsia" w:ascii="仿宋_GB2312" w:hAnsi="宋体" w:eastAsia="仿宋_GB2312" w:cs="宋体"/>
          <w:color w:val="000000"/>
          <w:kern w:val="0"/>
          <w:sz w:val="32"/>
          <w:szCs w:val="32"/>
          <w:lang w:val="en-US" w:eastAsia="zh-CN"/>
        </w:rPr>
        <w:t>我公司所属事业单位会计基础信息比较完善，能够准确、及时、全面反映经济活动，提供真实、可靠的财会信息。</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（三）资产管理</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我公司所属事业单位根据市财政资产管理规定及单位实际情况不断完善自身制度，建立合理的工作机制，并严格按制度执行。</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（四）绩效管理</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我公司所属事业单位根据《中共北京市委北京市人民政府关于全面实施预算绩效管理的实施意见》（京发﹝2019﹞12号）、《北京市预算绩效管理办法》（京财绩效﹝2019﹞2129号）等文件规定，结合实际，制定了相应的绩效评价制度，明确了责任分工和相关内容，促进了预算资金分配的规范化、资源配置的合理性，采取切实措施进一步改进和加强财政支出项目管理，从而有效提高财政资金的使用效益。 </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（四）结转结余率</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我公司2021年结转结余率7.36%，比2020年的4.42%增加2.9个百分点，主要原因是所属新媒体技师学院的特高建设-骨干专业-机场设备运维专业群项目(追加)资金2021年11月到位，未能及时支出，12月结转638.9700元。</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（五）部门预决算差异率</w:t>
      </w:r>
    </w:p>
    <w:p>
      <w:pPr>
        <w:spacing w:line="600" w:lineRule="exact"/>
        <w:ind w:firstLine="640" w:firstLineChars="200"/>
      </w:pPr>
      <w:r>
        <w:rPr>
          <w:rFonts w:hint="eastAsia" w:ascii="仿宋_GB2312" w:eastAsia="仿宋_GB2312"/>
          <w:sz w:val="32"/>
          <w:szCs w:val="32"/>
        </w:rPr>
        <w:t>我公司2021年年</w:t>
      </w:r>
      <w:r>
        <w:rPr>
          <w:rFonts w:ascii="仿宋_GB2312" w:eastAsia="仿宋_GB2312"/>
          <w:sz w:val="32"/>
          <w:szCs w:val="32"/>
        </w:rPr>
        <w:t>初预</w:t>
      </w:r>
      <w:r>
        <w:rPr>
          <w:rFonts w:hint="eastAsia" w:ascii="仿宋_GB2312" w:eastAsia="仿宋_GB2312"/>
          <w:sz w:val="32"/>
          <w:szCs w:val="32"/>
        </w:rPr>
        <w:t>算</w:t>
      </w:r>
      <w:r>
        <w:rPr>
          <w:rFonts w:hint="eastAsia" w:ascii="仿宋_GB2312" w:eastAsia="仿宋_GB2312"/>
          <w:sz w:val="32"/>
          <w:szCs w:val="32"/>
          <w:lang w:val="en-US" w:eastAsia="zh-CN"/>
        </w:rPr>
        <w:t>12048.83</w:t>
      </w:r>
      <w:r>
        <w:rPr>
          <w:rFonts w:hint="eastAsia" w:ascii="仿宋_GB2312" w:eastAsia="仿宋_GB2312"/>
          <w:sz w:val="32"/>
          <w:szCs w:val="32"/>
        </w:rPr>
        <w:t>万元</w:t>
      </w:r>
      <w:r>
        <w:rPr>
          <w:rFonts w:ascii="仿宋_GB2312" w:eastAsia="仿宋_GB2312"/>
          <w:sz w:val="32"/>
          <w:szCs w:val="32"/>
        </w:rPr>
        <w:t>，决算数</w:t>
      </w:r>
      <w:r>
        <w:rPr>
          <w:rFonts w:hint="eastAsia" w:ascii="仿宋_GB2312" w:eastAsia="仿宋_GB2312"/>
          <w:sz w:val="32"/>
          <w:szCs w:val="32"/>
          <w:lang w:val="en-US" w:eastAsia="zh-CN"/>
        </w:rPr>
        <w:t>12031.22</w:t>
      </w:r>
      <w:r>
        <w:rPr>
          <w:rFonts w:hint="eastAsia" w:ascii="仿宋_GB2312" w:eastAsia="仿宋_GB2312"/>
          <w:sz w:val="32"/>
          <w:szCs w:val="32"/>
        </w:rPr>
        <w:t>万</w:t>
      </w:r>
      <w:r>
        <w:rPr>
          <w:rFonts w:ascii="仿宋_GB2312" w:eastAsia="仿宋_GB2312"/>
          <w:sz w:val="32"/>
          <w:szCs w:val="32"/>
        </w:rPr>
        <w:t>元</w:t>
      </w:r>
      <w:r>
        <w:rPr>
          <w:rFonts w:hint="eastAsia" w:ascii="仿宋_GB2312" w:eastAsia="仿宋_GB2312"/>
          <w:sz w:val="32"/>
          <w:szCs w:val="32"/>
        </w:rPr>
        <w:t>，部门</w:t>
      </w:r>
      <w:r>
        <w:rPr>
          <w:rFonts w:ascii="仿宋_GB2312" w:eastAsia="仿宋_GB2312"/>
          <w:sz w:val="32"/>
          <w:szCs w:val="32"/>
        </w:rPr>
        <w:t>预决算差</w:t>
      </w:r>
      <w:r>
        <w:rPr>
          <w:rFonts w:hint="eastAsia" w:ascii="仿宋_GB2312" w:eastAsia="仿宋_GB2312"/>
          <w:sz w:val="32"/>
          <w:szCs w:val="32"/>
        </w:rPr>
        <w:t>异</w:t>
      </w:r>
      <w:r>
        <w:rPr>
          <w:rFonts w:ascii="仿宋_GB2312" w:eastAsia="仿宋_GB2312"/>
          <w:sz w:val="32"/>
          <w:szCs w:val="32"/>
        </w:rPr>
        <w:t>率-</w:t>
      </w:r>
      <w:r>
        <w:rPr>
          <w:rFonts w:hint="eastAsia" w:ascii="仿宋_GB2312" w:eastAsia="仿宋_GB2312"/>
          <w:sz w:val="32"/>
          <w:szCs w:val="32"/>
          <w:lang w:val="en-US" w:eastAsia="zh-CN"/>
        </w:rPr>
        <w:t>0.15</w:t>
      </w:r>
      <w:r>
        <w:rPr>
          <w:rFonts w:hint="eastAsia" w:ascii="仿宋_GB2312" w:eastAsia="仿宋_GB2312"/>
          <w:sz w:val="32"/>
          <w:szCs w:val="32"/>
        </w:rPr>
        <w:t>%，低</w:t>
      </w:r>
      <w:r>
        <w:rPr>
          <w:rFonts w:ascii="仿宋_GB2312" w:eastAsia="仿宋_GB2312"/>
          <w:sz w:val="32"/>
          <w:szCs w:val="32"/>
        </w:rPr>
        <w:t>于全市</w:t>
      </w:r>
      <w:r>
        <w:rPr>
          <w:rFonts w:hint="eastAsia" w:ascii="仿宋_GB2312" w:eastAsia="仿宋_GB2312"/>
          <w:sz w:val="32"/>
          <w:szCs w:val="32"/>
        </w:rPr>
        <w:t>28.30</w:t>
      </w:r>
      <w:r>
        <w:rPr>
          <w:rFonts w:ascii="仿宋_GB2312" w:eastAsia="仿宋_GB2312"/>
          <w:sz w:val="32"/>
          <w:szCs w:val="32"/>
        </w:rPr>
        <w:t>%的平均值</w:t>
      </w:r>
      <w:r>
        <w:rPr>
          <w:rFonts w:hint="eastAsia" w:ascii="仿宋_GB2312" w:eastAsia="仿宋_GB2312"/>
          <w:sz w:val="32"/>
          <w:szCs w:val="32"/>
        </w:rPr>
        <w:t>，</w:t>
      </w:r>
      <w:r>
        <w:rPr>
          <w:rFonts w:ascii="仿宋_GB2312" w:eastAsia="仿宋_GB2312"/>
          <w:sz w:val="32"/>
          <w:szCs w:val="32"/>
        </w:rPr>
        <w:t>部门</w:t>
      </w:r>
      <w:r>
        <w:rPr>
          <w:rFonts w:hint="eastAsia" w:ascii="仿宋_GB2312" w:eastAsia="仿宋_GB2312"/>
          <w:sz w:val="32"/>
          <w:szCs w:val="32"/>
        </w:rPr>
        <w:t>预</w:t>
      </w:r>
      <w:r>
        <w:rPr>
          <w:rFonts w:ascii="仿宋_GB2312" w:eastAsia="仿宋_GB2312"/>
          <w:sz w:val="32"/>
          <w:szCs w:val="32"/>
        </w:rPr>
        <w:t>算编制准确度较高。</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firstLine="640" w:firstLineChars="200"/>
        <w:rPr>
          <w:rFonts w:hint="default" w:eastAsia="楷体_GB2312"/>
          <w:lang w:val="en-US" w:eastAsia="zh-CN"/>
        </w:rPr>
      </w:pPr>
      <w:r>
        <w:rPr>
          <w:rFonts w:hint="eastAsia" w:ascii="仿宋_GB2312" w:eastAsia="仿宋_GB2312"/>
          <w:sz w:val="32"/>
          <w:szCs w:val="32"/>
        </w:rPr>
        <w:t>我公司2021年部门整体绩效评价得分8</w:t>
      </w:r>
      <w:r>
        <w:rPr>
          <w:rFonts w:hint="eastAsia" w:ascii="仿宋_GB2312" w:eastAsia="仿宋_GB2312"/>
          <w:sz w:val="32"/>
          <w:szCs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9分，</w:t>
      </w:r>
      <w:r>
        <w:rPr>
          <w:rFonts w:ascii="仿宋_GB2312" w:hAnsi="仿宋_GB2312" w:eastAsia="仿宋_GB2312" w:cs="仿宋_GB2312"/>
          <w:sz w:val="32"/>
          <w:szCs w:val="32"/>
        </w:rPr>
        <w:t>评价</w:t>
      </w:r>
      <w:r>
        <w:rPr>
          <w:rFonts w:hint="eastAsia" w:ascii="仿宋_GB2312" w:hAnsi="仿宋_GB2312" w:eastAsia="仿宋_GB2312" w:cs="仿宋_GB2312"/>
          <w:sz w:val="32"/>
          <w:szCs w:val="32"/>
        </w:rPr>
        <w:t>结果良。</w:t>
      </w:r>
      <w:r>
        <w:rPr>
          <w:rFonts w:hint="eastAsia" w:ascii="仿宋_GB2312" w:eastAsia="仿宋_GB2312"/>
          <w:sz w:val="32"/>
          <w:szCs w:val="32"/>
        </w:rPr>
        <w:t>其中：当年预算执行情况分值20分，得分1</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59</w:t>
      </w:r>
      <w:r>
        <w:rPr>
          <w:rFonts w:hint="eastAsia" w:ascii="仿宋_GB2312" w:eastAsia="仿宋_GB2312"/>
          <w:sz w:val="32"/>
          <w:szCs w:val="32"/>
        </w:rPr>
        <w:t>；整体绩效目标实现情况分值</w:t>
      </w:r>
      <w:r>
        <w:rPr>
          <w:rFonts w:hint="eastAsia" w:ascii="仿宋_GB2312" w:eastAsia="仿宋_GB2312"/>
          <w:sz w:val="32"/>
          <w:szCs w:val="32"/>
          <w:lang w:val="en-US" w:eastAsia="zh-CN"/>
        </w:rPr>
        <w:t>6</w:t>
      </w:r>
      <w:r>
        <w:rPr>
          <w:rFonts w:hint="eastAsia" w:ascii="仿宋_GB2312" w:eastAsia="仿宋_GB2312"/>
          <w:sz w:val="32"/>
          <w:szCs w:val="32"/>
        </w:rPr>
        <w:t>0分，得分</w:t>
      </w:r>
      <w:r>
        <w:rPr>
          <w:rFonts w:hint="eastAsia" w:ascii="仿宋_GB2312" w:eastAsia="仿宋_GB2312"/>
          <w:sz w:val="32"/>
          <w:szCs w:val="32"/>
          <w:lang w:val="en-US" w:eastAsia="zh-CN"/>
        </w:rPr>
        <w:t>54</w:t>
      </w:r>
      <w:r>
        <w:rPr>
          <w:rFonts w:hint="eastAsia" w:ascii="仿宋_GB2312" w:eastAsia="仿宋_GB2312"/>
          <w:sz w:val="32"/>
          <w:szCs w:val="32"/>
        </w:rPr>
        <w:t>.</w:t>
      </w:r>
      <w:r>
        <w:rPr>
          <w:rFonts w:hint="eastAsia" w:ascii="仿宋_GB2312" w:eastAsia="仿宋_GB2312"/>
          <w:sz w:val="32"/>
          <w:szCs w:val="32"/>
          <w:lang w:val="en-US" w:eastAsia="zh-CN"/>
        </w:rPr>
        <w:t>78</w:t>
      </w:r>
      <w:r>
        <w:rPr>
          <w:rFonts w:hint="eastAsia" w:ascii="仿宋_GB2312" w:eastAsia="仿宋_GB2312"/>
          <w:sz w:val="32"/>
          <w:szCs w:val="32"/>
        </w:rPr>
        <w:t>分；预算管理情况分值20分，得分</w:t>
      </w:r>
      <w:r>
        <w:rPr>
          <w:rFonts w:hint="eastAsia" w:ascii="仿宋_GB2312" w:eastAsia="仿宋_GB2312"/>
          <w:sz w:val="32"/>
          <w:szCs w:val="32"/>
          <w:lang w:val="en-US" w:eastAsia="zh-CN"/>
        </w:rPr>
        <w:t>14.5</w:t>
      </w:r>
      <w:r>
        <w:rPr>
          <w:rFonts w:hint="eastAsia" w:ascii="仿宋_GB2312" w:eastAsia="仿宋_GB2312"/>
          <w:sz w:val="32"/>
          <w:szCs w:val="32"/>
        </w:rPr>
        <w:t>2分。</w:t>
      </w:r>
    </w:p>
    <w:p>
      <w:pPr>
        <w:numPr>
          <w:ilvl w:val="0"/>
          <w:numId w:val="1"/>
        </w:numPr>
        <w:spacing w:line="600" w:lineRule="exact"/>
        <w:ind w:left="0" w:leftChars="0" w:firstLine="640" w:firstLineChars="200"/>
        <w:rPr>
          <w:rFonts w:hint="eastAsia" w:ascii="楷体_GB2312" w:eastAsia="楷体_GB2312"/>
          <w:sz w:val="32"/>
          <w:szCs w:val="32"/>
        </w:rPr>
      </w:pPr>
      <w:r>
        <w:rPr>
          <w:rFonts w:hint="eastAsia" w:ascii="楷体_GB2312" w:eastAsia="楷体_GB2312"/>
          <w:sz w:val="32"/>
          <w:szCs w:val="32"/>
        </w:rPr>
        <w:t>存在的问题及原因分析</w:t>
      </w:r>
    </w:p>
    <w:p>
      <w:pPr>
        <w:numPr>
          <w:ilvl w:val="0"/>
          <w:numId w:val="3"/>
        </w:numPr>
        <w:ind w:left="1050" w:leftChars="0" w:firstLineChars="0"/>
        <w:rPr>
          <w:rFonts w:ascii="仿宋_GB2312" w:hAnsi="Times New Roman" w:eastAsia="仿宋_GB2312"/>
          <w:sz w:val="32"/>
          <w:szCs w:val="32"/>
        </w:rPr>
      </w:pPr>
      <w:r>
        <w:rPr>
          <w:rFonts w:hint="eastAsia" w:ascii="仿宋_GB2312" w:eastAsia="仿宋_GB2312"/>
          <w:kern w:val="0"/>
          <w:sz w:val="32"/>
          <w:szCs w:val="32"/>
          <w:lang w:bidi="en-US"/>
        </w:rPr>
        <w:t>绩效目标设定的明确性不足</w:t>
      </w:r>
    </w:p>
    <w:p>
      <w:pPr>
        <w:ind w:firstLine="645"/>
        <w:rPr>
          <w:rFonts w:ascii="仿宋_GB2312" w:eastAsia="仿宋_GB2312"/>
          <w:kern w:val="0"/>
          <w:sz w:val="32"/>
          <w:szCs w:val="32"/>
          <w:lang w:bidi="en-US"/>
        </w:rPr>
      </w:pPr>
      <w:r>
        <w:rPr>
          <w:rFonts w:hint="eastAsia" w:ascii="仿宋_GB2312" w:eastAsia="仿宋_GB2312"/>
          <w:kern w:val="0"/>
          <w:sz w:val="32"/>
          <w:szCs w:val="32"/>
          <w:lang w:bidi="en-US"/>
        </w:rPr>
        <w:t>项目部分绩效目标设定的明确性不足，例如“成本指标”设定低于社会成本20%的指标值，对于社会成本的定义不够明确。</w:t>
      </w:r>
    </w:p>
    <w:p>
      <w:pPr>
        <w:pStyle w:val="8"/>
        <w:numPr>
          <w:ilvl w:val="0"/>
          <w:numId w:val="3"/>
        </w:numPr>
        <w:ind w:left="1050" w:leftChars="0" w:firstLineChars="0"/>
        <w:rPr>
          <w:rFonts w:ascii="仿宋_GB2312" w:eastAsia="仿宋_GB2312"/>
          <w:kern w:val="0"/>
          <w:sz w:val="32"/>
          <w:szCs w:val="32"/>
          <w:lang w:bidi="en-US"/>
        </w:rPr>
      </w:pPr>
      <w:r>
        <w:rPr>
          <w:rFonts w:hint="eastAsia" w:ascii="仿宋_GB2312" w:eastAsia="仿宋_GB2312"/>
          <w:kern w:val="0"/>
          <w:sz w:val="32"/>
          <w:szCs w:val="32"/>
          <w:lang w:bidi="en-US"/>
        </w:rPr>
        <w:t>绩效目标设定不够全面</w:t>
      </w:r>
    </w:p>
    <w:p>
      <w:pPr>
        <w:ind w:firstLine="645"/>
        <w:rPr>
          <w:rFonts w:ascii="仿宋_GB2312" w:eastAsia="仿宋_GB2312"/>
          <w:kern w:val="0"/>
          <w:sz w:val="32"/>
          <w:szCs w:val="32"/>
          <w:lang w:bidi="en-US"/>
        </w:rPr>
      </w:pPr>
      <w:r>
        <w:rPr>
          <w:rFonts w:hint="eastAsia" w:ascii="仿宋_GB2312" w:eastAsia="仿宋_GB2312"/>
          <w:kern w:val="0"/>
          <w:sz w:val="32"/>
          <w:szCs w:val="32"/>
          <w:lang w:bidi="en-US"/>
        </w:rPr>
        <w:t>项目对绩效目标的设定不够全面，不能涵盖项目主要的实施内容，例如项目“课程教学资源建设”、“教材与教法改革”等工作内容所产生的产出和效益均未在绩效目标申报时体现。</w:t>
      </w:r>
    </w:p>
    <w:p>
      <w:pPr>
        <w:numPr>
          <w:ilvl w:val="0"/>
          <w:numId w:val="3"/>
        </w:numPr>
        <w:ind w:left="1050" w:leftChars="0" w:firstLineChars="0"/>
        <w:rPr>
          <w:rFonts w:ascii="仿宋_GB2312" w:eastAsia="仿宋_GB2312"/>
          <w:kern w:val="0"/>
          <w:sz w:val="32"/>
          <w:szCs w:val="32"/>
          <w:lang w:bidi="en-US"/>
        </w:rPr>
      </w:pPr>
      <w:r>
        <w:rPr>
          <w:rFonts w:hint="eastAsia" w:ascii="仿宋_GB2312" w:eastAsia="仿宋_GB2312"/>
          <w:kern w:val="0"/>
          <w:sz w:val="32"/>
          <w:szCs w:val="32"/>
          <w:lang w:bidi="en-US"/>
        </w:rPr>
        <w:t>部分实施内容和项目建设目标关联性不够紧密</w:t>
      </w:r>
    </w:p>
    <w:p>
      <w:pPr>
        <w:ind w:firstLine="645"/>
        <w:rPr>
          <w:rFonts w:ascii="仿宋_GB2312" w:eastAsia="仿宋_GB2312"/>
          <w:sz w:val="32"/>
          <w:szCs w:val="32"/>
        </w:rPr>
      </w:pPr>
      <w:r>
        <w:rPr>
          <w:rFonts w:hint="eastAsia" w:ascii="仿宋_GB2312" w:eastAsia="仿宋_GB2312"/>
          <w:sz w:val="32"/>
          <w:szCs w:val="32"/>
        </w:rPr>
        <w:t>项目</w:t>
      </w:r>
      <w:r>
        <w:rPr>
          <w:rFonts w:hint="eastAsia" w:ascii="仿宋_GB2312" w:eastAsia="仿宋_GB2312"/>
          <w:kern w:val="0"/>
          <w:sz w:val="32"/>
          <w:szCs w:val="32"/>
          <w:lang w:bidi="en-US"/>
        </w:rPr>
        <w:t>部分实施内容和项目建设目标关联性不够紧密</w:t>
      </w:r>
      <w:r>
        <w:rPr>
          <w:rFonts w:hint="eastAsia" w:ascii="仿宋_GB2312" w:eastAsia="仿宋_GB2312"/>
          <w:sz w:val="32"/>
          <w:szCs w:val="32"/>
        </w:rPr>
        <w:t>。例如：委托北京中影广告有限公司为“北京时尚控股有限责任公司工会第一届会员代表大会”拍摄视频短片服务；为“中关村民族品牌培育专委会的产品直播宣传与推广公益服务实践”进行直播策划、直播拍摄等工作内容和项目关联性不够紧密。</w:t>
      </w:r>
    </w:p>
    <w:p>
      <w:pPr>
        <w:pStyle w:val="8"/>
        <w:numPr>
          <w:ilvl w:val="0"/>
          <w:numId w:val="3"/>
        </w:numPr>
        <w:ind w:left="1050" w:leftChars="0" w:firstLineChars="0"/>
        <w:rPr>
          <w:rFonts w:ascii="仿宋_GB2312" w:eastAsia="仿宋_GB2312"/>
          <w:sz w:val="32"/>
          <w:szCs w:val="32"/>
        </w:rPr>
      </w:pPr>
      <w:r>
        <w:rPr>
          <w:rFonts w:hint="eastAsia" w:ascii="仿宋_GB2312" w:eastAsia="仿宋_GB2312"/>
          <w:sz w:val="32"/>
          <w:szCs w:val="32"/>
        </w:rPr>
        <w:t>部分项目内容未完成</w:t>
      </w:r>
    </w:p>
    <w:p>
      <w:pPr>
        <w:ind w:firstLine="645"/>
        <w:rPr>
          <w:rFonts w:ascii="仿宋_GB2312" w:eastAsia="仿宋_GB2312"/>
          <w:sz w:val="32"/>
          <w:szCs w:val="32"/>
        </w:rPr>
      </w:pPr>
      <w:r>
        <w:rPr>
          <w:rFonts w:hint="eastAsia" w:ascii="仿宋_GB2312" w:eastAsia="仿宋_GB2312"/>
          <w:sz w:val="32"/>
          <w:szCs w:val="32"/>
        </w:rPr>
        <w:t>2021年度根据特高项目建设任务书，针对人才培养模式创新等9个建设大项，包含立德树人等30个建设子项，142个验收要点。项目实际完成整体建设任务验收要点135个，完成整体建设要点数的95.07%，其中由于新冠疫情原因，国外专家到校讲座交流、学生游学、中小学职业体验等项目未正常开展。</w:t>
      </w:r>
    </w:p>
    <w:p>
      <w:pPr>
        <w:numPr>
          <w:ilvl w:val="0"/>
          <w:numId w:val="3"/>
        </w:numPr>
        <w:ind w:left="1050" w:leftChars="0" w:firstLineChars="0"/>
        <w:rPr>
          <w:rFonts w:ascii="仿宋_GB2312" w:eastAsia="仿宋_GB2312"/>
          <w:kern w:val="0"/>
          <w:sz w:val="32"/>
          <w:szCs w:val="32"/>
          <w:lang w:bidi="en-US"/>
        </w:rPr>
      </w:pPr>
      <w:r>
        <w:rPr>
          <w:rFonts w:hint="eastAsia" w:ascii="仿宋_GB2312" w:eastAsia="仿宋_GB2312"/>
          <w:kern w:val="0"/>
          <w:sz w:val="32"/>
          <w:szCs w:val="32"/>
          <w:lang w:bidi="en-US"/>
        </w:rPr>
        <w:t>资金支付进度不均衡</w:t>
      </w:r>
    </w:p>
    <w:p>
      <w:pPr>
        <w:ind w:firstLine="645"/>
        <w:rPr>
          <w:rFonts w:ascii="仿宋_GB2312" w:eastAsia="仿宋_GB2312"/>
          <w:sz w:val="32"/>
          <w:szCs w:val="32"/>
        </w:rPr>
      </w:pPr>
      <w:r>
        <w:rPr>
          <w:rFonts w:hint="eastAsia" w:ascii="仿宋_GB2312" w:eastAsia="仿宋_GB2312"/>
          <w:sz w:val="32"/>
          <w:szCs w:val="32"/>
        </w:rPr>
        <w:t>项目资金预算执行进度不合理，资金支付主要集中在第四季度，不符合项目资金支付的时效性。</w:t>
      </w:r>
    </w:p>
    <w:p>
      <w:pPr>
        <w:pStyle w:val="8"/>
        <w:numPr>
          <w:ilvl w:val="0"/>
          <w:numId w:val="3"/>
        </w:numPr>
        <w:ind w:left="1050" w:leftChars="0" w:firstLineChars="0"/>
        <w:rPr>
          <w:rFonts w:hint="eastAsia" w:ascii="仿宋_GB2312" w:eastAsia="仿宋_GB2312"/>
          <w:sz w:val="32"/>
          <w:szCs w:val="32"/>
        </w:rPr>
      </w:pPr>
      <w:r>
        <w:rPr>
          <w:rFonts w:hint="eastAsia" w:ascii="仿宋_GB2312" w:eastAsia="仿宋_GB2312"/>
          <w:sz w:val="32"/>
          <w:szCs w:val="32"/>
        </w:rPr>
        <w:t>满意度调查针对性不足</w:t>
      </w:r>
    </w:p>
    <w:p>
      <w:pPr>
        <w:pStyle w:val="8"/>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rPr>
        <w:t>项目满意度调查问卷题目设置针对性不足。调查未针对本项目具体的实施内容制定相应的调查题目，所定题目比较空泛，不能充分体现受益群体对本项目实施结果的客观评价。</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（一）加强项目顶层设计，优化绩效目标设置。</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在提升项目决策科学性、项目论证充分性、项目实施可行性的基础上，结合绩效目标制定合理的、细化的绩效指标，使绩效指标与项目预算相结合，以便于全面反映及综合评价项目绩效。</w:t>
      </w:r>
    </w:p>
    <w:p>
      <w:pPr>
        <w:ind w:firstLine="645"/>
        <w:outlineLvl w:val="0"/>
        <w:rPr>
          <w:rFonts w:ascii="仿宋_GB2312" w:hAnsi="Times New Roman" w:eastAsia="仿宋_GB2312"/>
          <w:sz w:val="32"/>
          <w:szCs w:val="32"/>
        </w:rPr>
      </w:pPr>
      <w:r>
        <w:rPr>
          <w:rFonts w:hint="eastAsia" w:ascii="仿宋_GB2312" w:hAnsi="Times New Roman" w:eastAsia="仿宋_GB2312"/>
          <w:sz w:val="32"/>
          <w:szCs w:val="32"/>
        </w:rPr>
        <w:t>（二）加强</w:t>
      </w:r>
      <w:r>
        <w:rPr>
          <w:rFonts w:hint="eastAsia" w:ascii="仿宋_GB2312" w:eastAsia="仿宋_GB2312"/>
          <w:kern w:val="0"/>
          <w:sz w:val="32"/>
          <w:szCs w:val="32"/>
          <w:lang w:bidi="en-US"/>
        </w:rPr>
        <w:t>绩效目标设定的明确性和全面性</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建议加强</w:t>
      </w:r>
      <w:r>
        <w:rPr>
          <w:rFonts w:hint="eastAsia" w:ascii="仿宋_GB2312" w:eastAsia="仿宋_GB2312"/>
          <w:kern w:val="0"/>
          <w:sz w:val="32"/>
          <w:szCs w:val="32"/>
          <w:lang w:bidi="en-US"/>
        </w:rPr>
        <w:t>绩效目标设定的明确性和全面性</w:t>
      </w:r>
      <w:r>
        <w:rPr>
          <w:rFonts w:hint="eastAsia" w:ascii="仿宋_GB2312" w:hAnsi="Times New Roman" w:eastAsia="仿宋_GB2312"/>
          <w:sz w:val="32"/>
          <w:szCs w:val="32"/>
        </w:rPr>
        <w:t>，针对不同性质的项目内容分别设定其合理的绩效目标。</w:t>
      </w:r>
    </w:p>
    <w:p>
      <w:pPr>
        <w:ind w:firstLine="640" w:firstLineChars="200"/>
        <w:rPr>
          <w:rFonts w:ascii="仿宋_GB2312" w:eastAsia="仿宋_GB2312"/>
          <w:sz w:val="32"/>
          <w:szCs w:val="32"/>
        </w:rPr>
      </w:pPr>
      <w:r>
        <w:rPr>
          <w:rFonts w:hint="eastAsia" w:ascii="仿宋_GB2312" w:hAnsi="Times New Roman" w:eastAsia="仿宋_GB2312"/>
          <w:sz w:val="32"/>
          <w:szCs w:val="32"/>
        </w:rPr>
        <w:t>（三</w:t>
      </w:r>
      <w:r>
        <w:rPr>
          <w:rFonts w:ascii="仿宋_GB2312" w:hAnsi="Times New Roman" w:eastAsia="仿宋_GB2312"/>
          <w:sz w:val="32"/>
          <w:szCs w:val="32"/>
        </w:rPr>
        <w:t>）</w:t>
      </w:r>
      <w:r>
        <w:rPr>
          <w:rFonts w:hint="eastAsia" w:ascii="仿宋_GB2312" w:eastAsia="仿宋_GB2312"/>
          <w:sz w:val="32"/>
          <w:szCs w:val="32"/>
        </w:rPr>
        <w:t>合理规划项目实施内容</w:t>
      </w:r>
    </w:p>
    <w:p>
      <w:pPr>
        <w:ind w:firstLine="640" w:firstLineChars="200"/>
        <w:rPr>
          <w:rFonts w:ascii="仿宋_GB2312" w:eastAsia="仿宋_GB2312"/>
          <w:sz w:val="32"/>
          <w:szCs w:val="32"/>
        </w:rPr>
      </w:pPr>
      <w:r>
        <w:rPr>
          <w:rFonts w:hint="eastAsia" w:ascii="仿宋_GB2312" w:eastAsia="仿宋_GB2312"/>
          <w:sz w:val="32"/>
          <w:szCs w:val="32"/>
        </w:rPr>
        <w:t>建议项目在项目计划和实施过程中合理规划项目实施内容，使项目内容和项目目标紧密贴合，为财政资金创造更大的效益。</w:t>
      </w:r>
    </w:p>
    <w:p>
      <w:pPr>
        <w:ind w:firstLine="640" w:firstLineChars="200"/>
        <w:rPr>
          <w:rFonts w:ascii="仿宋_GB2312" w:eastAsia="仿宋_GB2312"/>
          <w:sz w:val="32"/>
          <w:szCs w:val="32"/>
        </w:rPr>
      </w:pPr>
      <w:r>
        <w:rPr>
          <w:rFonts w:hint="eastAsia" w:ascii="仿宋_GB2312" w:eastAsia="仿宋_GB2312"/>
          <w:sz w:val="32"/>
          <w:szCs w:val="32"/>
        </w:rPr>
        <w:t>（四）加强项目资金支付进度管理</w:t>
      </w:r>
    </w:p>
    <w:p>
      <w:pPr>
        <w:ind w:firstLine="640" w:firstLineChars="200"/>
        <w:rPr>
          <w:rFonts w:ascii="仿宋_GB2312" w:eastAsia="仿宋_GB2312"/>
          <w:sz w:val="32"/>
          <w:szCs w:val="32"/>
        </w:rPr>
      </w:pPr>
      <w:r>
        <w:rPr>
          <w:rFonts w:hint="eastAsia" w:ascii="仿宋_GB2312" w:eastAsia="仿宋_GB2312"/>
          <w:sz w:val="32"/>
          <w:szCs w:val="32"/>
        </w:rPr>
        <w:t>建议项目单位加强项目资金支付进度管理，合理按照项目合同约定和执行进度支付合同款项，提高财政资金使用效益。</w:t>
      </w:r>
    </w:p>
    <w:p>
      <w:pPr>
        <w:ind w:firstLine="640" w:firstLineChars="200"/>
        <w:rPr>
          <w:rFonts w:ascii="仿宋_GB2312" w:eastAsia="仿宋_GB2312"/>
          <w:sz w:val="32"/>
          <w:szCs w:val="32"/>
        </w:rPr>
      </w:pPr>
      <w:r>
        <w:rPr>
          <w:rFonts w:hint="eastAsia" w:ascii="仿宋_GB2312" w:eastAsia="仿宋_GB2312"/>
          <w:sz w:val="32"/>
          <w:szCs w:val="32"/>
        </w:rPr>
        <w:t>（五）加强项目绩效资料的收集</w:t>
      </w:r>
    </w:p>
    <w:p>
      <w:pPr>
        <w:ind w:firstLine="640" w:firstLineChars="200"/>
        <w:rPr>
          <w:rFonts w:ascii="仿宋_GB2312" w:eastAsia="仿宋_GB2312"/>
          <w:sz w:val="32"/>
          <w:szCs w:val="32"/>
        </w:rPr>
      </w:pPr>
      <w:r>
        <w:rPr>
          <w:rFonts w:hint="eastAsia" w:ascii="仿宋_GB2312" w:eastAsia="仿宋_GB2312"/>
          <w:sz w:val="32"/>
          <w:szCs w:val="32"/>
        </w:rPr>
        <w:t>建议</w:t>
      </w:r>
      <w:r>
        <w:rPr>
          <w:rFonts w:ascii="仿宋_GB2312" w:eastAsia="仿宋_GB2312"/>
          <w:sz w:val="32"/>
          <w:szCs w:val="32"/>
        </w:rPr>
        <w:t>项目单位</w:t>
      </w:r>
      <w:r>
        <w:rPr>
          <w:rFonts w:hint="eastAsia" w:ascii="仿宋_GB2312" w:eastAsia="仿宋_GB2312"/>
          <w:sz w:val="32"/>
          <w:szCs w:val="32"/>
        </w:rPr>
        <w:t>在</w:t>
      </w:r>
      <w:r>
        <w:rPr>
          <w:rFonts w:ascii="仿宋_GB2312" w:eastAsia="仿宋_GB2312"/>
          <w:sz w:val="32"/>
          <w:szCs w:val="32"/>
        </w:rPr>
        <w:t>项目完成后</w:t>
      </w:r>
      <w:r>
        <w:rPr>
          <w:rFonts w:hint="eastAsia" w:ascii="仿宋_GB2312" w:eastAsia="仿宋_GB2312"/>
          <w:sz w:val="32"/>
          <w:szCs w:val="32"/>
        </w:rPr>
        <w:t>应</w:t>
      </w:r>
      <w:r>
        <w:rPr>
          <w:rFonts w:ascii="仿宋_GB2312" w:eastAsia="仿宋_GB2312"/>
          <w:sz w:val="32"/>
          <w:szCs w:val="32"/>
        </w:rPr>
        <w:t>继续</w:t>
      </w:r>
      <w:r>
        <w:rPr>
          <w:rFonts w:hint="eastAsia" w:ascii="仿宋_GB2312" w:eastAsia="仿宋_GB2312"/>
          <w:sz w:val="32"/>
          <w:szCs w:val="32"/>
        </w:rPr>
        <w:t>对</w:t>
      </w:r>
      <w:r>
        <w:rPr>
          <w:rFonts w:ascii="仿宋_GB2312" w:eastAsia="仿宋_GB2312"/>
          <w:sz w:val="32"/>
          <w:szCs w:val="32"/>
        </w:rPr>
        <w:t>项目实施前后的绩效数据进行采集</w:t>
      </w:r>
      <w:r>
        <w:rPr>
          <w:rFonts w:hint="eastAsia" w:ascii="仿宋_GB2312" w:eastAsia="仿宋_GB2312"/>
          <w:sz w:val="32"/>
          <w:szCs w:val="32"/>
        </w:rPr>
        <w:t>、</w:t>
      </w:r>
      <w:r>
        <w:rPr>
          <w:rFonts w:ascii="仿宋_GB2312" w:eastAsia="仿宋_GB2312"/>
          <w:sz w:val="32"/>
          <w:szCs w:val="32"/>
        </w:rPr>
        <w:t>整理和分析，充分</w:t>
      </w:r>
      <w:r>
        <w:rPr>
          <w:rFonts w:hint="eastAsia" w:ascii="仿宋_GB2312" w:eastAsia="仿宋_GB2312"/>
          <w:sz w:val="32"/>
          <w:szCs w:val="32"/>
        </w:rPr>
        <w:t>体现</w:t>
      </w:r>
      <w:r>
        <w:rPr>
          <w:rFonts w:ascii="仿宋_GB2312" w:eastAsia="仿宋_GB2312"/>
          <w:sz w:val="32"/>
          <w:szCs w:val="32"/>
        </w:rPr>
        <w:t>项目效果。</w:t>
      </w:r>
    </w:p>
    <w:p>
      <w:pPr>
        <w:ind w:firstLine="640" w:firstLineChars="200"/>
        <w:rPr>
          <w:rFonts w:ascii="仿宋_GB2312" w:eastAsia="仿宋_GB2312"/>
          <w:sz w:val="32"/>
          <w:szCs w:val="32"/>
        </w:rPr>
      </w:pPr>
      <w:r>
        <w:rPr>
          <w:rFonts w:hint="eastAsia" w:ascii="仿宋_GB2312" w:eastAsia="仿宋_GB2312"/>
          <w:sz w:val="32"/>
          <w:szCs w:val="32"/>
        </w:rPr>
        <w:t>（六）科学设定调查问卷</w:t>
      </w:r>
    </w:p>
    <w:p>
      <w:pPr>
        <w:ind w:firstLine="640"/>
        <w:rPr>
          <w:rFonts w:ascii="仿宋_GB2312" w:eastAsia="仿宋_GB2312"/>
          <w:sz w:val="32"/>
          <w:szCs w:val="32"/>
        </w:rPr>
      </w:pPr>
      <w:r>
        <w:rPr>
          <w:rFonts w:hint="eastAsia" w:ascii="仿宋_GB2312" w:eastAsia="仿宋_GB2312"/>
          <w:sz w:val="32"/>
          <w:szCs w:val="32"/>
        </w:rPr>
        <w:t>建议项目单位科学制定调查问卷题目，围绕具体项目实施内容和效果指定相应的问卷题目，使调查结果更能客观的反映项目完成后取得的成果和不足。</w:t>
      </w:r>
    </w:p>
    <w:p/>
    <w:bookmarkEnd w:id="1"/>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5427F"/>
    <w:multiLevelType w:val="singleLevel"/>
    <w:tmpl w:val="4B35427F"/>
    <w:lvl w:ilvl="0" w:tentative="0">
      <w:start w:val="4"/>
      <w:numFmt w:val="decimal"/>
      <w:lvlText w:val="%1."/>
      <w:lvlJc w:val="left"/>
      <w:pPr>
        <w:tabs>
          <w:tab w:val="left" w:pos="312"/>
        </w:tabs>
      </w:pPr>
    </w:lvl>
  </w:abstractNum>
  <w:abstractNum w:abstractNumId="1">
    <w:nsid w:val="62873241"/>
    <w:multiLevelType w:val="singleLevel"/>
    <w:tmpl w:val="62873241"/>
    <w:lvl w:ilvl="0" w:tentative="0">
      <w:start w:val="2"/>
      <w:numFmt w:val="chineseCounting"/>
      <w:suff w:val="nothing"/>
      <w:lvlText w:val="（%1）"/>
      <w:lvlJc w:val="left"/>
    </w:lvl>
  </w:abstractNum>
  <w:abstractNum w:abstractNumId="2">
    <w:nsid w:val="62982009"/>
    <w:multiLevelType w:val="multilevel"/>
    <w:tmpl w:val="62982009"/>
    <w:lvl w:ilvl="0" w:tentative="0">
      <w:start w:val="1"/>
      <w:numFmt w:val="decimal"/>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2MTAzZTMyMjk3ZTRjNDFhOWE5Y2RkOGI1YzNlYmUifQ=="/>
  </w:docVars>
  <w:rsids>
    <w:rsidRoot w:val="F77F09F4"/>
    <w:rsid w:val="142408C0"/>
    <w:rsid w:val="233A3AEA"/>
    <w:rsid w:val="2E62430E"/>
    <w:rsid w:val="37173543"/>
    <w:rsid w:val="3FF76880"/>
    <w:rsid w:val="52E74F37"/>
    <w:rsid w:val="630F70BA"/>
    <w:rsid w:val="68A35462"/>
    <w:rsid w:val="7AB7FF50"/>
    <w:rsid w:val="7BFEB0DB"/>
    <w:rsid w:val="CEFD3F3D"/>
    <w:rsid w:val="EA3F77F2"/>
    <w:rsid w:val="EEFE5989"/>
    <w:rsid w:val="EFCF3EAE"/>
    <w:rsid w:val="F5B764A2"/>
    <w:rsid w:val="F77F09F4"/>
    <w:rsid w:val="FFD7BFFC"/>
    <w:rsid w:val="FFFA6B0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1900</Words>
  <Characters>2070</Characters>
  <Lines>0</Lines>
  <Paragraphs>0</Paragraphs>
  <ScaleCrop>false</ScaleCrop>
  <LinksUpToDate>false</LinksUpToDate>
  <CharactersWithSpaces>2117</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李凌</cp:lastModifiedBy>
  <cp:lastPrinted>2022-03-24T10:01:00Z</cp:lastPrinted>
  <dcterms:modified xsi:type="dcterms:W3CDTF">2023-06-19T06:48:28Z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y fmtid="{D5CDD505-2E9C-101B-9397-08002B2CF9AE}" pid="3" name="ICV">
    <vt:lpwstr>1C4D02B1D81841828EDEDEA7235708D3</vt:lpwstr>
  </property>
</Properties>
</file>